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2369" w:rsidRPr="00F61C63" w:rsidRDefault="002C0E25" w:rsidP="00AD5CFC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F61C63">
        <w:rPr>
          <w:rFonts w:ascii="Times New Roman" w:hAnsi="Times New Roman" w:cs="Times New Roman"/>
          <w:sz w:val="28"/>
          <w:szCs w:val="28"/>
        </w:rPr>
        <w:t>Приложение</w:t>
      </w:r>
      <w:r w:rsidR="00D95CE5">
        <w:rPr>
          <w:rFonts w:ascii="Times New Roman" w:hAnsi="Times New Roman" w:cs="Times New Roman"/>
          <w:sz w:val="28"/>
          <w:szCs w:val="28"/>
        </w:rPr>
        <w:t xml:space="preserve"> № 1</w:t>
      </w:r>
    </w:p>
    <w:p w:rsidR="005F2369" w:rsidRPr="00F61C63" w:rsidRDefault="005F2369" w:rsidP="00AD5CF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F61C63">
        <w:rPr>
          <w:rFonts w:ascii="Times New Roman" w:hAnsi="Times New Roman" w:cs="Times New Roman"/>
          <w:sz w:val="28"/>
          <w:szCs w:val="28"/>
        </w:rPr>
        <w:t>к постановлению</w:t>
      </w:r>
      <w:r w:rsidR="00C51E13" w:rsidRPr="00F61C63">
        <w:rPr>
          <w:rFonts w:ascii="Times New Roman" w:hAnsi="Times New Roman" w:cs="Times New Roman"/>
          <w:sz w:val="28"/>
          <w:szCs w:val="28"/>
        </w:rPr>
        <w:t xml:space="preserve"> Правительства</w:t>
      </w:r>
    </w:p>
    <w:p w:rsidR="005F2369" w:rsidRPr="00F61C63" w:rsidRDefault="005F2369" w:rsidP="00AD5CF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F61C63"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5F2369" w:rsidRPr="00F61C63" w:rsidRDefault="005F2369" w:rsidP="00AD5CF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F61C63">
        <w:rPr>
          <w:rFonts w:ascii="Times New Roman" w:hAnsi="Times New Roman" w:cs="Times New Roman"/>
          <w:sz w:val="28"/>
          <w:szCs w:val="28"/>
        </w:rPr>
        <w:t xml:space="preserve">от </w:t>
      </w:r>
      <w:r w:rsidR="002C0E25" w:rsidRPr="00F61C63">
        <w:rPr>
          <w:rFonts w:ascii="Times New Roman" w:hAnsi="Times New Roman" w:cs="Times New Roman"/>
          <w:sz w:val="28"/>
          <w:szCs w:val="28"/>
        </w:rPr>
        <w:t>__.__.</w:t>
      </w:r>
      <w:r w:rsidR="00386C84" w:rsidRPr="00F61C63">
        <w:rPr>
          <w:rFonts w:ascii="Times New Roman" w:hAnsi="Times New Roman" w:cs="Times New Roman"/>
          <w:sz w:val="28"/>
          <w:szCs w:val="28"/>
        </w:rPr>
        <w:t>_____</w:t>
      </w:r>
      <w:r w:rsidRPr="00F61C63">
        <w:rPr>
          <w:rFonts w:ascii="Times New Roman" w:hAnsi="Times New Roman" w:cs="Times New Roman"/>
          <w:sz w:val="28"/>
          <w:szCs w:val="28"/>
        </w:rPr>
        <w:t xml:space="preserve"> </w:t>
      </w:r>
      <w:r w:rsidR="002C0E25" w:rsidRPr="00F61C63">
        <w:rPr>
          <w:rFonts w:ascii="Times New Roman" w:hAnsi="Times New Roman" w:cs="Times New Roman"/>
          <w:sz w:val="28"/>
          <w:szCs w:val="28"/>
        </w:rPr>
        <w:t>№</w:t>
      </w:r>
      <w:r w:rsidRPr="00F61C63">
        <w:rPr>
          <w:rFonts w:ascii="Times New Roman" w:hAnsi="Times New Roman" w:cs="Times New Roman"/>
          <w:sz w:val="28"/>
          <w:szCs w:val="28"/>
        </w:rPr>
        <w:t xml:space="preserve"> </w:t>
      </w:r>
      <w:r w:rsidR="002C0E25" w:rsidRPr="00F61C63">
        <w:rPr>
          <w:rFonts w:ascii="Times New Roman" w:hAnsi="Times New Roman" w:cs="Times New Roman"/>
          <w:sz w:val="28"/>
          <w:szCs w:val="28"/>
        </w:rPr>
        <w:t>____</w:t>
      </w:r>
      <w:r w:rsidR="00733EE1" w:rsidRPr="00F61C63">
        <w:rPr>
          <w:rFonts w:ascii="Times New Roman" w:hAnsi="Times New Roman" w:cs="Times New Roman"/>
          <w:sz w:val="28"/>
          <w:szCs w:val="28"/>
        </w:rPr>
        <w:t>__</w:t>
      </w:r>
    </w:p>
    <w:p w:rsidR="00733EE1" w:rsidRPr="00F61C63" w:rsidRDefault="00733EE1" w:rsidP="00AD5CF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C51E13" w:rsidRPr="00F61C63" w:rsidRDefault="00C51E13" w:rsidP="00AD5CF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C51E13" w:rsidRPr="00F61C63" w:rsidRDefault="00C51E13" w:rsidP="00AD5CFC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F61C63">
        <w:rPr>
          <w:rFonts w:ascii="Times New Roman" w:hAnsi="Times New Roman" w:cs="Times New Roman"/>
          <w:sz w:val="28"/>
          <w:szCs w:val="28"/>
        </w:rPr>
        <w:t xml:space="preserve">«Приложение № </w:t>
      </w:r>
      <w:r w:rsidR="00D95CE5">
        <w:rPr>
          <w:rFonts w:ascii="Times New Roman" w:hAnsi="Times New Roman" w:cs="Times New Roman"/>
          <w:sz w:val="28"/>
          <w:szCs w:val="28"/>
        </w:rPr>
        <w:t>5</w:t>
      </w:r>
    </w:p>
    <w:p w:rsidR="00D95CE5" w:rsidRDefault="00D95CE5" w:rsidP="00D95CE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государственной программе</w:t>
      </w:r>
    </w:p>
    <w:p w:rsidR="00D95CE5" w:rsidRDefault="00D95CE5" w:rsidP="00D95CE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 «Стимулирование</w:t>
      </w:r>
    </w:p>
    <w:p w:rsidR="00D95CE5" w:rsidRDefault="00D95CE5" w:rsidP="00D95CE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инвестиционной активности</w:t>
      </w:r>
    </w:p>
    <w:p w:rsidR="00D95CE5" w:rsidRDefault="00D95CE5" w:rsidP="00D95CE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Новосибирской области»</w:t>
      </w:r>
    </w:p>
    <w:p w:rsidR="001F09CF" w:rsidRPr="00F61C63" w:rsidRDefault="001F09CF" w:rsidP="00AD5CF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F09CF" w:rsidRPr="00F61C63" w:rsidRDefault="001F09CF" w:rsidP="00AD5CF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F2369" w:rsidRPr="00F61C63" w:rsidRDefault="00D95CE5" w:rsidP="00AD5CF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95CE5">
        <w:rPr>
          <w:rFonts w:ascii="Times New Roman" w:hAnsi="Times New Roman" w:cs="Times New Roman"/>
          <w:sz w:val="28"/>
          <w:szCs w:val="28"/>
        </w:rPr>
        <w:t>Порядок предоставления и расходования субсидии бюджетам муниципальных образований Новосибирской области из областного бюджета Новосибирской области с учетом субсидий из федерального бюджета на реализацию мероприятий по созданию туристско-рекреационных кластеров в Новосибирской области, предусмотренных государственной программой Новосибирской области «Стимулирование инвестиционной активности в Новосибирской области»</w:t>
      </w:r>
    </w:p>
    <w:p w:rsidR="005F2369" w:rsidRPr="00F61C63" w:rsidRDefault="005F2369" w:rsidP="00AD5CF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01BD5" w:rsidRPr="00F61C63" w:rsidRDefault="00D01BD5" w:rsidP="00AD5CF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95CE5" w:rsidRPr="00D95CE5" w:rsidRDefault="00D95CE5" w:rsidP="00D95CE5">
      <w:pPr>
        <w:pStyle w:val="ConsPlusNormal"/>
        <w:ind w:firstLine="540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D95CE5">
        <w:rPr>
          <w:rFonts w:ascii="Times New Roman" w:hAnsi="Times New Roman" w:cs="Times New Roman"/>
          <w:spacing w:val="-6"/>
          <w:sz w:val="28"/>
          <w:szCs w:val="28"/>
        </w:rPr>
        <w:t>1.</w:t>
      </w:r>
      <w:r>
        <w:rPr>
          <w:rFonts w:ascii="Times New Roman" w:hAnsi="Times New Roman" w:cs="Times New Roman"/>
          <w:spacing w:val="-6"/>
          <w:sz w:val="28"/>
          <w:szCs w:val="28"/>
        </w:rPr>
        <w:t> </w:t>
      </w:r>
      <w:r w:rsidRPr="00D95CE5">
        <w:rPr>
          <w:rFonts w:ascii="Times New Roman" w:hAnsi="Times New Roman" w:cs="Times New Roman"/>
          <w:spacing w:val="-6"/>
          <w:sz w:val="28"/>
          <w:szCs w:val="28"/>
        </w:rPr>
        <w:t>Настоящи</w:t>
      </w:r>
      <w:r>
        <w:rPr>
          <w:rFonts w:ascii="Times New Roman" w:hAnsi="Times New Roman" w:cs="Times New Roman"/>
          <w:spacing w:val="-6"/>
          <w:sz w:val="28"/>
          <w:szCs w:val="28"/>
        </w:rPr>
        <w:t>й</w:t>
      </w:r>
      <w:r w:rsidRPr="00D95CE5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>
        <w:rPr>
          <w:rFonts w:ascii="Times New Roman" w:hAnsi="Times New Roman" w:cs="Times New Roman"/>
          <w:spacing w:val="-6"/>
          <w:sz w:val="28"/>
          <w:szCs w:val="28"/>
        </w:rPr>
        <w:t>Порядок</w:t>
      </w:r>
      <w:r w:rsidRPr="00D95CE5">
        <w:rPr>
          <w:rFonts w:ascii="Times New Roman" w:hAnsi="Times New Roman" w:cs="Times New Roman"/>
          <w:spacing w:val="-6"/>
          <w:sz w:val="28"/>
          <w:szCs w:val="28"/>
        </w:rPr>
        <w:t xml:space="preserve"> регламентиру</w:t>
      </w:r>
      <w:r>
        <w:rPr>
          <w:rFonts w:ascii="Times New Roman" w:hAnsi="Times New Roman" w:cs="Times New Roman"/>
          <w:spacing w:val="-6"/>
          <w:sz w:val="28"/>
          <w:szCs w:val="28"/>
        </w:rPr>
        <w:t>е</w:t>
      </w:r>
      <w:r w:rsidRPr="00D95CE5">
        <w:rPr>
          <w:rFonts w:ascii="Times New Roman" w:hAnsi="Times New Roman" w:cs="Times New Roman"/>
          <w:spacing w:val="-6"/>
          <w:sz w:val="28"/>
          <w:szCs w:val="28"/>
        </w:rPr>
        <w:t xml:space="preserve">т процедуру предоставления и расходования субсидий из областного бюджета Новосибирской области с учетом субсидий из федерального бюджета бюджетам муниципальных образований Новосибирской области (далее - местные бюджеты) на реализацию мероприятий по созданию туристско-рекреационных кластеров в Новосибирской области, предусмотренных государственной программой Новосибирской области </w:t>
      </w:r>
      <w:r>
        <w:rPr>
          <w:rFonts w:ascii="Times New Roman" w:hAnsi="Times New Roman" w:cs="Times New Roman"/>
          <w:spacing w:val="-6"/>
          <w:sz w:val="28"/>
          <w:szCs w:val="28"/>
        </w:rPr>
        <w:t>«</w:t>
      </w:r>
      <w:r w:rsidRPr="00D95CE5">
        <w:rPr>
          <w:rFonts w:ascii="Times New Roman" w:hAnsi="Times New Roman" w:cs="Times New Roman"/>
          <w:spacing w:val="-6"/>
          <w:sz w:val="28"/>
          <w:szCs w:val="28"/>
        </w:rPr>
        <w:t>Стимулирование инвестиционной активности в Новосибирской области</w:t>
      </w:r>
      <w:r>
        <w:rPr>
          <w:rFonts w:ascii="Times New Roman" w:hAnsi="Times New Roman" w:cs="Times New Roman"/>
          <w:spacing w:val="-6"/>
          <w:sz w:val="28"/>
          <w:szCs w:val="28"/>
        </w:rPr>
        <w:t>»</w:t>
      </w:r>
      <w:r w:rsidRPr="00D95CE5">
        <w:rPr>
          <w:rFonts w:ascii="Times New Roman" w:hAnsi="Times New Roman" w:cs="Times New Roman"/>
          <w:spacing w:val="-6"/>
          <w:sz w:val="28"/>
          <w:szCs w:val="28"/>
        </w:rPr>
        <w:t xml:space="preserve"> (далее - государственная программа).</w:t>
      </w:r>
    </w:p>
    <w:p w:rsidR="00D95CE5" w:rsidRPr="00D95CE5" w:rsidRDefault="00D95CE5" w:rsidP="00D95CE5">
      <w:pPr>
        <w:pStyle w:val="ConsPlusNormal"/>
        <w:ind w:firstLine="540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D95CE5">
        <w:rPr>
          <w:rFonts w:ascii="Times New Roman" w:hAnsi="Times New Roman" w:cs="Times New Roman"/>
          <w:spacing w:val="-6"/>
          <w:sz w:val="28"/>
          <w:szCs w:val="28"/>
        </w:rPr>
        <w:t>2.</w:t>
      </w:r>
      <w:r>
        <w:rPr>
          <w:rFonts w:ascii="Times New Roman" w:hAnsi="Times New Roman" w:cs="Times New Roman"/>
          <w:spacing w:val="-6"/>
          <w:sz w:val="28"/>
          <w:szCs w:val="28"/>
        </w:rPr>
        <w:t> </w:t>
      </w:r>
      <w:r w:rsidRPr="00D95CE5">
        <w:rPr>
          <w:rFonts w:ascii="Times New Roman" w:hAnsi="Times New Roman" w:cs="Times New Roman"/>
          <w:spacing w:val="-6"/>
          <w:sz w:val="28"/>
          <w:szCs w:val="28"/>
        </w:rPr>
        <w:t>Субсидии на реализацию мероприятий по созданию туристско-рекреационных кластеров в Новосибирской области предоставляются местным бюджетам в пределах бюджетных ассигнований и лимитов бюджетных обязательств, предусмотренных министерству жилищно-коммунального хозяйства и энергетики Новосибирской области (далее - МЖКХиЭ НСО) на строительство, реконструкцию, проектирование объектов газификации, электроснабжения, водоснабжения и водоотведения для туристско-рекреационных кластеров в Новосибирской области (далее - субсидии).</w:t>
      </w:r>
    </w:p>
    <w:p w:rsidR="00D95CE5" w:rsidRPr="00D95CE5" w:rsidRDefault="00D95CE5" w:rsidP="00D95CE5">
      <w:pPr>
        <w:pStyle w:val="ConsPlusNormal"/>
        <w:ind w:firstLine="540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D95CE5">
        <w:rPr>
          <w:rFonts w:ascii="Times New Roman" w:hAnsi="Times New Roman" w:cs="Times New Roman"/>
          <w:spacing w:val="-6"/>
          <w:sz w:val="28"/>
          <w:szCs w:val="28"/>
        </w:rPr>
        <w:t>3.</w:t>
      </w:r>
      <w:r>
        <w:rPr>
          <w:rFonts w:ascii="Times New Roman" w:hAnsi="Times New Roman" w:cs="Times New Roman"/>
          <w:spacing w:val="-6"/>
          <w:sz w:val="28"/>
          <w:szCs w:val="28"/>
        </w:rPr>
        <w:t> </w:t>
      </w:r>
      <w:r w:rsidRPr="00D95CE5">
        <w:rPr>
          <w:rFonts w:ascii="Times New Roman" w:hAnsi="Times New Roman" w:cs="Times New Roman"/>
          <w:spacing w:val="-6"/>
          <w:sz w:val="28"/>
          <w:szCs w:val="28"/>
        </w:rPr>
        <w:t>Размер долевого участия местных бюджетов при предоставлении субсидии из областного бюджета Новосибирской области составляет не менее 5% от общего объема затрат бюджета субъекта Российской Федерации на данное мероприятие, включая затраты на разработку проектно-сметной документации и выполнение изыскательских работ.</w:t>
      </w:r>
    </w:p>
    <w:p w:rsidR="00D95CE5" w:rsidRPr="00D95CE5" w:rsidRDefault="00D95CE5" w:rsidP="00D95CE5">
      <w:pPr>
        <w:pStyle w:val="ConsPlusNormal"/>
        <w:ind w:firstLine="540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D95CE5">
        <w:rPr>
          <w:rFonts w:ascii="Times New Roman" w:hAnsi="Times New Roman" w:cs="Times New Roman"/>
          <w:spacing w:val="-6"/>
          <w:sz w:val="28"/>
          <w:szCs w:val="28"/>
        </w:rPr>
        <w:t xml:space="preserve">В случае если размер бюджетных ассигнований, предусмотренных в местном бюджете на финансовое обеспечение расходного обязательства, ниже уровня, установленного законом Новосибирской области об областном бюджете Новосибирской области на очередной финансовый год и плановый период, то размер </w:t>
      </w:r>
      <w:r w:rsidRPr="00D95CE5">
        <w:rPr>
          <w:rFonts w:ascii="Times New Roman" w:hAnsi="Times New Roman" w:cs="Times New Roman"/>
          <w:spacing w:val="-6"/>
          <w:sz w:val="28"/>
          <w:szCs w:val="28"/>
        </w:rPr>
        <w:lastRenderedPageBreak/>
        <w:t>субсидии, предоставляемой местному бюджету, подлежит сокращению пропорционально снижению объема софинансирования за счет средств местного бюджета.</w:t>
      </w:r>
    </w:p>
    <w:p w:rsidR="00D95CE5" w:rsidRPr="00D95CE5" w:rsidRDefault="00D95CE5" w:rsidP="00D95CE5">
      <w:pPr>
        <w:pStyle w:val="ConsPlusNormal"/>
        <w:ind w:firstLine="540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D95CE5">
        <w:rPr>
          <w:rFonts w:ascii="Times New Roman" w:hAnsi="Times New Roman" w:cs="Times New Roman"/>
          <w:spacing w:val="-6"/>
          <w:sz w:val="28"/>
          <w:szCs w:val="28"/>
        </w:rPr>
        <w:t>4.</w:t>
      </w:r>
      <w:r>
        <w:rPr>
          <w:rFonts w:ascii="Times New Roman" w:hAnsi="Times New Roman" w:cs="Times New Roman"/>
          <w:spacing w:val="-6"/>
          <w:sz w:val="28"/>
          <w:szCs w:val="28"/>
        </w:rPr>
        <w:t> </w:t>
      </w:r>
      <w:r w:rsidRPr="00D95CE5">
        <w:rPr>
          <w:rFonts w:ascii="Times New Roman" w:hAnsi="Times New Roman" w:cs="Times New Roman"/>
          <w:spacing w:val="-6"/>
          <w:sz w:val="28"/>
          <w:szCs w:val="28"/>
        </w:rPr>
        <w:t>Критерием отбора муниципальных районов и городских округов Новосибирской области для предоставления субсидии является наличие на территории муниципального района и городского округа Новосибирской области туристской инфраструктуры, в том числе уже созданных объектов туристского комплекса, и возможность его развития, необходимость создания и реконструкции объектов коммунальной инфраструктуры.</w:t>
      </w:r>
    </w:p>
    <w:p w:rsidR="00D95CE5" w:rsidRPr="00D95CE5" w:rsidRDefault="00D95CE5" w:rsidP="00D95CE5">
      <w:pPr>
        <w:pStyle w:val="ConsPlusNormal"/>
        <w:ind w:firstLine="540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D95CE5">
        <w:rPr>
          <w:rFonts w:ascii="Times New Roman" w:hAnsi="Times New Roman" w:cs="Times New Roman"/>
          <w:spacing w:val="-6"/>
          <w:sz w:val="28"/>
          <w:szCs w:val="28"/>
        </w:rPr>
        <w:t>5.</w:t>
      </w:r>
      <w:r>
        <w:rPr>
          <w:rFonts w:ascii="Times New Roman" w:hAnsi="Times New Roman" w:cs="Times New Roman"/>
          <w:spacing w:val="-6"/>
          <w:sz w:val="28"/>
          <w:szCs w:val="28"/>
        </w:rPr>
        <w:t> </w:t>
      </w:r>
      <w:r w:rsidRPr="00D95CE5">
        <w:rPr>
          <w:rFonts w:ascii="Times New Roman" w:hAnsi="Times New Roman" w:cs="Times New Roman"/>
          <w:spacing w:val="-6"/>
          <w:sz w:val="28"/>
          <w:szCs w:val="28"/>
        </w:rPr>
        <w:t>Условиями предоставления субсидии являются:</w:t>
      </w:r>
    </w:p>
    <w:p w:rsidR="00D95CE5" w:rsidRPr="00D95CE5" w:rsidRDefault="00D95CE5" w:rsidP="00D95CE5">
      <w:pPr>
        <w:pStyle w:val="ConsPlusNormal"/>
        <w:ind w:firstLine="540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D95CE5">
        <w:rPr>
          <w:rFonts w:ascii="Times New Roman" w:hAnsi="Times New Roman" w:cs="Times New Roman"/>
          <w:spacing w:val="-6"/>
          <w:sz w:val="28"/>
          <w:szCs w:val="28"/>
        </w:rPr>
        <w:t>1)</w:t>
      </w:r>
      <w:r>
        <w:rPr>
          <w:rFonts w:ascii="Times New Roman" w:hAnsi="Times New Roman" w:cs="Times New Roman"/>
          <w:spacing w:val="-6"/>
          <w:sz w:val="28"/>
          <w:szCs w:val="28"/>
        </w:rPr>
        <w:t> </w:t>
      </w:r>
      <w:r w:rsidRPr="00D95CE5">
        <w:rPr>
          <w:rFonts w:ascii="Times New Roman" w:hAnsi="Times New Roman" w:cs="Times New Roman"/>
          <w:spacing w:val="-6"/>
          <w:sz w:val="28"/>
          <w:szCs w:val="28"/>
        </w:rPr>
        <w:t>наличие программ комплексного развития коммунальной инфраструктуры муниципальных образований Новосибирской области;</w:t>
      </w:r>
    </w:p>
    <w:p w:rsidR="00D95CE5" w:rsidRPr="00D95CE5" w:rsidRDefault="00D95CE5" w:rsidP="00D95CE5">
      <w:pPr>
        <w:pStyle w:val="ConsPlusNormal"/>
        <w:ind w:firstLine="540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>
        <w:rPr>
          <w:rFonts w:ascii="Times New Roman" w:hAnsi="Times New Roman" w:cs="Times New Roman"/>
          <w:spacing w:val="-6"/>
          <w:sz w:val="28"/>
          <w:szCs w:val="28"/>
        </w:rPr>
        <w:t>2) </w:t>
      </w:r>
      <w:r w:rsidRPr="00D95CE5">
        <w:rPr>
          <w:rFonts w:ascii="Times New Roman" w:hAnsi="Times New Roman" w:cs="Times New Roman"/>
          <w:spacing w:val="-6"/>
          <w:sz w:val="28"/>
          <w:szCs w:val="28"/>
        </w:rPr>
        <w:t>представление администрациями муниципальных образований Новосибирской области в МЖКХиЭ НСО копий следующих документов:</w:t>
      </w:r>
    </w:p>
    <w:p w:rsidR="00D95CE5" w:rsidRPr="00D95CE5" w:rsidRDefault="00D95CE5" w:rsidP="00D95CE5">
      <w:pPr>
        <w:pStyle w:val="ConsPlusNormal"/>
        <w:ind w:firstLine="540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D95CE5">
        <w:rPr>
          <w:rFonts w:ascii="Times New Roman" w:hAnsi="Times New Roman" w:cs="Times New Roman"/>
          <w:spacing w:val="-6"/>
          <w:sz w:val="28"/>
          <w:szCs w:val="28"/>
        </w:rPr>
        <w:t>а)</w:t>
      </w:r>
      <w:r>
        <w:rPr>
          <w:rFonts w:ascii="Times New Roman" w:hAnsi="Times New Roman" w:cs="Times New Roman"/>
          <w:spacing w:val="-6"/>
          <w:sz w:val="28"/>
          <w:szCs w:val="28"/>
        </w:rPr>
        <w:t> </w:t>
      </w:r>
      <w:r w:rsidRPr="00D95CE5">
        <w:rPr>
          <w:rFonts w:ascii="Times New Roman" w:hAnsi="Times New Roman" w:cs="Times New Roman"/>
          <w:spacing w:val="-6"/>
          <w:sz w:val="28"/>
          <w:szCs w:val="28"/>
        </w:rPr>
        <w:t xml:space="preserve">муниципальных контрактов (договоров), заключенных в соответствии с Федеральным законом от 05.04.2013 </w:t>
      </w:r>
      <w:r>
        <w:rPr>
          <w:rFonts w:ascii="Times New Roman" w:hAnsi="Times New Roman" w:cs="Times New Roman"/>
          <w:spacing w:val="-6"/>
          <w:sz w:val="28"/>
          <w:szCs w:val="28"/>
        </w:rPr>
        <w:t>№</w:t>
      </w:r>
      <w:r w:rsidRPr="00D95CE5">
        <w:rPr>
          <w:rFonts w:ascii="Times New Roman" w:hAnsi="Times New Roman" w:cs="Times New Roman"/>
          <w:spacing w:val="-6"/>
          <w:sz w:val="28"/>
          <w:szCs w:val="28"/>
        </w:rPr>
        <w:t xml:space="preserve"> 44-ФЗ </w:t>
      </w:r>
      <w:r>
        <w:rPr>
          <w:rFonts w:ascii="Times New Roman" w:hAnsi="Times New Roman" w:cs="Times New Roman"/>
          <w:spacing w:val="-6"/>
          <w:sz w:val="28"/>
          <w:szCs w:val="28"/>
        </w:rPr>
        <w:t>«</w:t>
      </w:r>
      <w:r w:rsidRPr="00D95CE5">
        <w:rPr>
          <w:rFonts w:ascii="Times New Roman" w:hAnsi="Times New Roman" w:cs="Times New Roman"/>
          <w:spacing w:val="-6"/>
          <w:sz w:val="28"/>
          <w:szCs w:val="28"/>
        </w:rPr>
        <w:t>О контрактной системе в сфере закупок товаров, работ, услуг для обеспечения государственных и муниципальных нужд</w:t>
      </w:r>
      <w:r>
        <w:rPr>
          <w:rFonts w:ascii="Times New Roman" w:hAnsi="Times New Roman" w:cs="Times New Roman"/>
          <w:spacing w:val="-6"/>
          <w:sz w:val="28"/>
          <w:szCs w:val="28"/>
        </w:rPr>
        <w:t>»</w:t>
      </w:r>
      <w:r w:rsidRPr="00D95CE5">
        <w:rPr>
          <w:rFonts w:ascii="Times New Roman" w:hAnsi="Times New Roman" w:cs="Times New Roman"/>
          <w:spacing w:val="-6"/>
          <w:sz w:val="28"/>
          <w:szCs w:val="28"/>
        </w:rPr>
        <w:t>;</w:t>
      </w:r>
    </w:p>
    <w:p w:rsidR="00D95CE5" w:rsidRPr="00D95CE5" w:rsidRDefault="00D95CE5" w:rsidP="00D95CE5">
      <w:pPr>
        <w:pStyle w:val="ConsPlusNormal"/>
        <w:ind w:firstLine="540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D95CE5">
        <w:rPr>
          <w:rFonts w:ascii="Times New Roman" w:hAnsi="Times New Roman" w:cs="Times New Roman"/>
          <w:spacing w:val="-6"/>
          <w:sz w:val="28"/>
          <w:szCs w:val="28"/>
        </w:rPr>
        <w:t>б)</w:t>
      </w:r>
      <w:r>
        <w:rPr>
          <w:rFonts w:ascii="Times New Roman" w:hAnsi="Times New Roman" w:cs="Times New Roman"/>
          <w:spacing w:val="-6"/>
          <w:sz w:val="28"/>
          <w:szCs w:val="28"/>
        </w:rPr>
        <w:t> </w:t>
      </w:r>
      <w:r w:rsidRPr="00D95CE5">
        <w:rPr>
          <w:rFonts w:ascii="Times New Roman" w:hAnsi="Times New Roman" w:cs="Times New Roman"/>
          <w:spacing w:val="-6"/>
          <w:sz w:val="28"/>
          <w:szCs w:val="28"/>
        </w:rPr>
        <w:t>проектно-сметной документации (сметных расчетов), калькуляций в соответствии с муниципальными контрактами (договорами);</w:t>
      </w:r>
    </w:p>
    <w:p w:rsidR="00D95CE5" w:rsidRPr="00D95CE5" w:rsidRDefault="00D95CE5" w:rsidP="00D95CE5">
      <w:pPr>
        <w:pStyle w:val="ConsPlusNormal"/>
        <w:ind w:firstLine="540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>
        <w:rPr>
          <w:rFonts w:ascii="Times New Roman" w:hAnsi="Times New Roman" w:cs="Times New Roman"/>
          <w:spacing w:val="-6"/>
          <w:sz w:val="28"/>
          <w:szCs w:val="28"/>
        </w:rPr>
        <w:t>в) </w:t>
      </w:r>
      <w:r w:rsidRPr="00D95CE5">
        <w:rPr>
          <w:rFonts w:ascii="Times New Roman" w:hAnsi="Times New Roman" w:cs="Times New Roman"/>
          <w:spacing w:val="-6"/>
          <w:sz w:val="28"/>
          <w:szCs w:val="28"/>
        </w:rPr>
        <w:t>положительных заключений организаций, уполномоченных на проведение государственной экспертизы проектной документации, если проведение такой экспертизы предусмотрено законодательством Российской Федерации;</w:t>
      </w:r>
    </w:p>
    <w:p w:rsidR="00D95CE5" w:rsidRPr="00D95CE5" w:rsidRDefault="00D95CE5" w:rsidP="00D95CE5">
      <w:pPr>
        <w:pStyle w:val="ConsPlusNormal"/>
        <w:ind w:firstLine="540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D95CE5">
        <w:rPr>
          <w:rFonts w:ascii="Times New Roman" w:hAnsi="Times New Roman" w:cs="Times New Roman"/>
          <w:spacing w:val="-6"/>
          <w:sz w:val="28"/>
          <w:szCs w:val="28"/>
        </w:rPr>
        <w:t>г)</w:t>
      </w:r>
      <w:r>
        <w:rPr>
          <w:rFonts w:ascii="Times New Roman" w:hAnsi="Times New Roman" w:cs="Times New Roman"/>
          <w:spacing w:val="-6"/>
          <w:sz w:val="28"/>
          <w:szCs w:val="28"/>
        </w:rPr>
        <w:t> </w:t>
      </w:r>
      <w:r w:rsidRPr="00D95CE5">
        <w:rPr>
          <w:rFonts w:ascii="Times New Roman" w:hAnsi="Times New Roman" w:cs="Times New Roman"/>
          <w:spacing w:val="-6"/>
          <w:sz w:val="28"/>
          <w:szCs w:val="28"/>
        </w:rPr>
        <w:t>документов, подтверждающих выполнение условий долевого софинансирования расходов за счет средств местного бюджета;</w:t>
      </w:r>
    </w:p>
    <w:p w:rsidR="00D95CE5" w:rsidRPr="00D76670" w:rsidRDefault="00D95CE5" w:rsidP="00D95CE5">
      <w:pPr>
        <w:pStyle w:val="ConsPlusNormal"/>
        <w:ind w:firstLine="540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D76670">
        <w:rPr>
          <w:rFonts w:ascii="Times New Roman" w:hAnsi="Times New Roman" w:cs="Times New Roman"/>
          <w:spacing w:val="-6"/>
          <w:sz w:val="28"/>
          <w:szCs w:val="28"/>
        </w:rPr>
        <w:t>3) наличие выполненных работ по мероприятиям государственной программы, подтвержденных</w:t>
      </w:r>
      <w:r w:rsidR="002E71C8">
        <w:rPr>
          <w:rFonts w:ascii="Times New Roman" w:hAnsi="Times New Roman" w:cs="Times New Roman"/>
          <w:spacing w:val="-6"/>
          <w:sz w:val="28"/>
          <w:szCs w:val="28"/>
        </w:rPr>
        <w:t xml:space="preserve"> актами выполненных работ,</w:t>
      </w:r>
      <w:ins w:id="0" w:author="Попкова Анастасия Сергеевна" w:date="2020-06-02T16:52:00Z">
        <w:r w:rsidR="009F59B6" w:rsidRPr="009F59B6">
          <w:rPr>
            <w:rFonts w:ascii="Times New Roman" w:hAnsi="Times New Roman" w:cs="Times New Roman"/>
            <w:spacing w:val="-6"/>
            <w:sz w:val="28"/>
            <w:szCs w:val="28"/>
            <w:rPrChange w:id="1" w:author="Попкова Анастасия Сергеевна" w:date="2020-06-02T16:52:00Z">
              <w:rPr>
                <w:rFonts w:ascii="Times New Roman" w:hAnsi="Times New Roman" w:cs="Times New Roman"/>
                <w:spacing w:val="-6"/>
                <w:sz w:val="28"/>
                <w:szCs w:val="28"/>
                <w:lang w:val="en-US"/>
              </w:rPr>
            </w:rPrChange>
          </w:rPr>
          <w:t xml:space="preserve"> </w:t>
        </w:r>
      </w:ins>
      <w:r w:rsidRPr="00D76670">
        <w:rPr>
          <w:rFonts w:ascii="Times New Roman" w:hAnsi="Times New Roman" w:cs="Times New Roman"/>
          <w:spacing w:val="-6"/>
          <w:sz w:val="28"/>
          <w:szCs w:val="28"/>
        </w:rPr>
        <w:t>счетами-фактурами, товарно-транспортными накладными</w:t>
      </w:r>
      <w:del w:id="2" w:author="Крылова Екатерина Александровна" w:date="2020-06-02T15:59:00Z">
        <w:r w:rsidRPr="00D76670" w:rsidDel="002E71C8">
          <w:rPr>
            <w:rFonts w:ascii="Times New Roman" w:hAnsi="Times New Roman" w:cs="Times New Roman"/>
            <w:spacing w:val="-6"/>
            <w:sz w:val="28"/>
            <w:szCs w:val="28"/>
          </w:rPr>
          <w:delText>)</w:delText>
        </w:r>
      </w:del>
      <w:r w:rsidRPr="00D76670">
        <w:rPr>
          <w:rFonts w:ascii="Times New Roman" w:hAnsi="Times New Roman" w:cs="Times New Roman"/>
          <w:spacing w:val="-6"/>
          <w:sz w:val="28"/>
          <w:szCs w:val="28"/>
        </w:rPr>
        <w:t>, и (или) распорядительных документов заказчика, обосновывающих необходимость авансирования поставщиков, подрядчиков, исполнителей по контрактам и гражданско-правовым договорам на поставку товаров, выполнение работ, оказание услуг в целях приобретения материалов, комплектующих изделий и оборудования по всем мероприятиям государственной программы;</w:t>
      </w:r>
    </w:p>
    <w:p w:rsidR="00D95CE5" w:rsidRPr="00D95CE5" w:rsidRDefault="00D95CE5" w:rsidP="00D95CE5">
      <w:pPr>
        <w:pStyle w:val="ConsPlusNormal"/>
        <w:ind w:firstLine="540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D76670">
        <w:rPr>
          <w:rFonts w:ascii="Times New Roman" w:hAnsi="Times New Roman" w:cs="Times New Roman"/>
          <w:spacing w:val="-6"/>
          <w:sz w:val="28"/>
          <w:szCs w:val="28"/>
        </w:rPr>
        <w:t>4) централизация</w:t>
      </w:r>
      <w:r w:rsidRPr="00D95CE5">
        <w:rPr>
          <w:rFonts w:ascii="Times New Roman" w:hAnsi="Times New Roman" w:cs="Times New Roman"/>
          <w:spacing w:val="-6"/>
          <w:sz w:val="28"/>
          <w:szCs w:val="28"/>
        </w:rPr>
        <w:t xml:space="preserve"> закупок товаров, работ, услуг с начальной (максимальной) ценой контракта, превышающей 500 000,00 рубл</w:t>
      </w:r>
      <w:r>
        <w:rPr>
          <w:rFonts w:ascii="Times New Roman" w:hAnsi="Times New Roman" w:cs="Times New Roman"/>
          <w:spacing w:val="-6"/>
          <w:sz w:val="28"/>
          <w:szCs w:val="28"/>
        </w:rPr>
        <w:t>ей</w:t>
      </w:r>
      <w:r w:rsidRPr="00D95CE5">
        <w:rPr>
          <w:rFonts w:ascii="Times New Roman" w:hAnsi="Times New Roman" w:cs="Times New Roman"/>
          <w:spacing w:val="-6"/>
          <w:sz w:val="28"/>
          <w:szCs w:val="28"/>
        </w:rPr>
        <w:t xml:space="preserve">, финансовое обеспечение которых частично или полностью осуществляется за счет субсидий в соответствии с постановлением Правительства Новосибирской области от 30.12.2013 </w:t>
      </w:r>
      <w:r>
        <w:rPr>
          <w:rFonts w:ascii="Times New Roman" w:hAnsi="Times New Roman" w:cs="Times New Roman"/>
          <w:spacing w:val="-6"/>
          <w:sz w:val="28"/>
          <w:szCs w:val="28"/>
        </w:rPr>
        <w:t>№</w:t>
      </w:r>
      <w:r w:rsidRPr="00D95CE5">
        <w:rPr>
          <w:rFonts w:ascii="Times New Roman" w:hAnsi="Times New Roman" w:cs="Times New Roman"/>
          <w:spacing w:val="-6"/>
          <w:sz w:val="28"/>
          <w:szCs w:val="28"/>
        </w:rPr>
        <w:t xml:space="preserve"> 597-п </w:t>
      </w:r>
      <w:r>
        <w:rPr>
          <w:rFonts w:ascii="Times New Roman" w:hAnsi="Times New Roman" w:cs="Times New Roman"/>
          <w:spacing w:val="-6"/>
          <w:sz w:val="28"/>
          <w:szCs w:val="28"/>
        </w:rPr>
        <w:t>«</w:t>
      </w:r>
      <w:r w:rsidRPr="00D95CE5">
        <w:rPr>
          <w:rFonts w:ascii="Times New Roman" w:hAnsi="Times New Roman" w:cs="Times New Roman"/>
          <w:spacing w:val="-6"/>
          <w:sz w:val="28"/>
          <w:szCs w:val="28"/>
        </w:rPr>
        <w:t xml:space="preserve">О наделении полномочиями государственного казенного учреждения Новосибирской области </w:t>
      </w:r>
      <w:r>
        <w:rPr>
          <w:rFonts w:ascii="Times New Roman" w:hAnsi="Times New Roman" w:cs="Times New Roman"/>
          <w:spacing w:val="-6"/>
          <w:sz w:val="28"/>
          <w:szCs w:val="28"/>
        </w:rPr>
        <w:t>«</w:t>
      </w:r>
      <w:r w:rsidRPr="00D95CE5">
        <w:rPr>
          <w:rFonts w:ascii="Times New Roman" w:hAnsi="Times New Roman" w:cs="Times New Roman"/>
          <w:spacing w:val="-6"/>
          <w:sz w:val="28"/>
          <w:szCs w:val="28"/>
        </w:rPr>
        <w:t>Управление контрактной системы</w:t>
      </w:r>
      <w:r>
        <w:rPr>
          <w:rFonts w:ascii="Times New Roman" w:hAnsi="Times New Roman" w:cs="Times New Roman"/>
          <w:spacing w:val="-6"/>
          <w:sz w:val="28"/>
          <w:szCs w:val="28"/>
        </w:rPr>
        <w:t>»</w:t>
      </w:r>
      <w:r w:rsidRPr="00D95CE5">
        <w:rPr>
          <w:rFonts w:ascii="Times New Roman" w:hAnsi="Times New Roman" w:cs="Times New Roman"/>
          <w:spacing w:val="-6"/>
          <w:sz w:val="28"/>
          <w:szCs w:val="28"/>
        </w:rPr>
        <w:t>;</w:t>
      </w:r>
    </w:p>
    <w:p w:rsidR="00D95CE5" w:rsidRPr="00D95CE5" w:rsidRDefault="00D95CE5" w:rsidP="00D95CE5">
      <w:pPr>
        <w:pStyle w:val="ConsPlusNormal"/>
        <w:ind w:firstLine="540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>
        <w:rPr>
          <w:rFonts w:ascii="Times New Roman" w:hAnsi="Times New Roman" w:cs="Times New Roman"/>
          <w:spacing w:val="-6"/>
          <w:sz w:val="28"/>
          <w:szCs w:val="28"/>
        </w:rPr>
        <w:t xml:space="preserve">5) </w:t>
      </w:r>
      <w:r w:rsidRPr="00D95CE5">
        <w:rPr>
          <w:rFonts w:ascii="Times New Roman" w:hAnsi="Times New Roman" w:cs="Times New Roman"/>
          <w:spacing w:val="-6"/>
          <w:sz w:val="28"/>
          <w:szCs w:val="28"/>
        </w:rPr>
        <w:t>обоснование начальной (максимальной) цены муниципальных контрактов и авансирование подрядчиков (если предусмотрено);</w:t>
      </w:r>
    </w:p>
    <w:p w:rsidR="00D95CE5" w:rsidRPr="00D95CE5" w:rsidRDefault="00D95CE5" w:rsidP="00D95CE5">
      <w:pPr>
        <w:pStyle w:val="ConsPlusNormal"/>
        <w:ind w:firstLine="540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>
        <w:rPr>
          <w:rFonts w:ascii="Times New Roman" w:hAnsi="Times New Roman" w:cs="Times New Roman"/>
          <w:spacing w:val="-6"/>
          <w:sz w:val="28"/>
          <w:szCs w:val="28"/>
        </w:rPr>
        <w:t>6) </w:t>
      </w:r>
      <w:r w:rsidRPr="00D95CE5">
        <w:rPr>
          <w:rFonts w:ascii="Times New Roman" w:hAnsi="Times New Roman" w:cs="Times New Roman"/>
          <w:spacing w:val="-6"/>
          <w:sz w:val="28"/>
          <w:szCs w:val="28"/>
        </w:rPr>
        <w:t>отсутствие на счете местного бюджета неиспользованного остатка ра</w:t>
      </w:r>
      <w:r w:rsidR="004F0FA8">
        <w:rPr>
          <w:rFonts w:ascii="Times New Roman" w:hAnsi="Times New Roman" w:cs="Times New Roman"/>
          <w:spacing w:val="-6"/>
          <w:sz w:val="28"/>
          <w:szCs w:val="28"/>
        </w:rPr>
        <w:t xml:space="preserve">нее полученной субсидии на </w:t>
      </w:r>
      <w:r w:rsidR="004F0FA8" w:rsidRPr="004F0FA8">
        <w:rPr>
          <w:rFonts w:ascii="Times New Roman" w:hAnsi="Times New Roman" w:cs="Times New Roman"/>
          <w:spacing w:val="-6"/>
          <w:sz w:val="28"/>
          <w:szCs w:val="28"/>
        </w:rPr>
        <w:t>первое</w:t>
      </w:r>
      <w:r w:rsidRPr="004F0FA8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Pr="00D95CE5">
        <w:rPr>
          <w:rFonts w:ascii="Times New Roman" w:hAnsi="Times New Roman" w:cs="Times New Roman"/>
          <w:spacing w:val="-6"/>
          <w:sz w:val="28"/>
          <w:szCs w:val="28"/>
        </w:rPr>
        <w:t>число месяца, следующего за отчетным месяцем.</w:t>
      </w:r>
    </w:p>
    <w:p w:rsidR="00D95CE5" w:rsidRPr="00D95CE5" w:rsidRDefault="00D95CE5" w:rsidP="00D95CE5">
      <w:pPr>
        <w:pStyle w:val="ConsPlusNormal"/>
        <w:ind w:firstLine="540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>
        <w:rPr>
          <w:rFonts w:ascii="Times New Roman" w:hAnsi="Times New Roman" w:cs="Times New Roman"/>
          <w:spacing w:val="-6"/>
          <w:sz w:val="28"/>
          <w:szCs w:val="28"/>
        </w:rPr>
        <w:t>6. </w:t>
      </w:r>
      <w:r w:rsidRPr="00D95CE5">
        <w:rPr>
          <w:rFonts w:ascii="Times New Roman" w:hAnsi="Times New Roman" w:cs="Times New Roman"/>
          <w:spacing w:val="-6"/>
          <w:sz w:val="28"/>
          <w:szCs w:val="28"/>
        </w:rPr>
        <w:t>Субсидии предоставляются на основании соглашений, заключенных между МЖКХиЭ НСО и органами местного самоуправления муниципальных образований Новосибирской области (далее - органы местного самоуправления).</w:t>
      </w:r>
    </w:p>
    <w:p w:rsidR="00383E87" w:rsidRDefault="00383E87" w:rsidP="00D95CE5">
      <w:pPr>
        <w:pStyle w:val="ConsPlusNormal"/>
        <w:ind w:firstLine="540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383E87">
        <w:rPr>
          <w:rFonts w:ascii="Times New Roman" w:hAnsi="Times New Roman" w:cs="Times New Roman"/>
          <w:spacing w:val="-6"/>
          <w:sz w:val="28"/>
          <w:szCs w:val="28"/>
        </w:rPr>
        <w:t>Соглаш</w:t>
      </w:r>
      <w:r>
        <w:rPr>
          <w:rFonts w:ascii="Times New Roman" w:hAnsi="Times New Roman" w:cs="Times New Roman"/>
          <w:spacing w:val="-6"/>
          <w:sz w:val="28"/>
          <w:szCs w:val="28"/>
        </w:rPr>
        <w:t xml:space="preserve">ение о предоставлении субсидий </w:t>
      </w:r>
      <w:r w:rsidRPr="00383E87">
        <w:rPr>
          <w:rFonts w:ascii="Times New Roman" w:hAnsi="Times New Roman" w:cs="Times New Roman"/>
          <w:spacing w:val="-6"/>
          <w:sz w:val="28"/>
          <w:szCs w:val="28"/>
        </w:rPr>
        <w:t>заключа</w:t>
      </w:r>
      <w:r>
        <w:rPr>
          <w:rFonts w:ascii="Times New Roman" w:hAnsi="Times New Roman" w:cs="Times New Roman"/>
          <w:spacing w:val="-6"/>
          <w:sz w:val="28"/>
          <w:szCs w:val="28"/>
        </w:rPr>
        <w:t>е</w:t>
      </w:r>
      <w:r w:rsidRPr="00383E87">
        <w:rPr>
          <w:rFonts w:ascii="Times New Roman" w:hAnsi="Times New Roman" w:cs="Times New Roman"/>
          <w:spacing w:val="-6"/>
          <w:sz w:val="28"/>
          <w:szCs w:val="28"/>
        </w:rPr>
        <w:t xml:space="preserve">тся в соответствии с типовой </w:t>
      </w:r>
      <w:r w:rsidRPr="00383E87">
        <w:rPr>
          <w:rFonts w:ascii="Times New Roman" w:hAnsi="Times New Roman" w:cs="Times New Roman"/>
          <w:spacing w:val="-6"/>
          <w:sz w:val="28"/>
          <w:szCs w:val="28"/>
        </w:rPr>
        <w:lastRenderedPageBreak/>
        <w:t xml:space="preserve">формой, </w:t>
      </w:r>
      <w:r w:rsidR="002E71C8">
        <w:rPr>
          <w:rFonts w:ascii="Times New Roman" w:hAnsi="Times New Roman" w:cs="Times New Roman"/>
          <w:spacing w:val="-6"/>
          <w:sz w:val="28"/>
          <w:szCs w:val="28"/>
        </w:rPr>
        <w:t>утвержденной</w:t>
      </w:r>
      <w:del w:id="3" w:author="Попкова Анастасия Сергеевна" w:date="2020-06-02T16:52:00Z">
        <w:r w:rsidR="002E71C8" w:rsidDel="009F59B6">
          <w:rPr>
            <w:rFonts w:ascii="Times New Roman" w:hAnsi="Times New Roman" w:cs="Times New Roman"/>
            <w:spacing w:val="-6"/>
            <w:sz w:val="28"/>
            <w:szCs w:val="28"/>
          </w:rPr>
          <w:delText xml:space="preserve"> </w:delText>
        </w:r>
      </w:del>
      <w:r w:rsidRPr="00383E87">
        <w:rPr>
          <w:rFonts w:ascii="Times New Roman" w:hAnsi="Times New Roman" w:cs="Times New Roman"/>
          <w:spacing w:val="-6"/>
          <w:sz w:val="28"/>
          <w:szCs w:val="28"/>
        </w:rPr>
        <w:t xml:space="preserve"> министерством финансов и налоговой политики Новосибирской области.</w:t>
      </w:r>
    </w:p>
    <w:p w:rsidR="00D95CE5" w:rsidRPr="00D95CE5" w:rsidRDefault="00D95CE5" w:rsidP="00D95CE5">
      <w:pPr>
        <w:pStyle w:val="ConsPlusNormal"/>
        <w:ind w:firstLine="540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D95CE5">
        <w:rPr>
          <w:rFonts w:ascii="Times New Roman" w:hAnsi="Times New Roman" w:cs="Times New Roman"/>
          <w:spacing w:val="-6"/>
          <w:sz w:val="28"/>
          <w:szCs w:val="28"/>
        </w:rPr>
        <w:t>7. Условиями расходования субсидий местным бюджетам Новосибирской области являются:</w:t>
      </w:r>
    </w:p>
    <w:p w:rsidR="00D95CE5" w:rsidRPr="00D95CE5" w:rsidRDefault="00D95CE5" w:rsidP="00D95CE5">
      <w:pPr>
        <w:pStyle w:val="ConsPlusNormal"/>
        <w:ind w:firstLine="540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D95CE5">
        <w:rPr>
          <w:rFonts w:ascii="Times New Roman" w:hAnsi="Times New Roman" w:cs="Times New Roman"/>
          <w:spacing w:val="-6"/>
          <w:sz w:val="28"/>
          <w:szCs w:val="28"/>
        </w:rPr>
        <w:t>1) использование средств по целевому назначению с соблюдением условий соглашения;</w:t>
      </w:r>
    </w:p>
    <w:p w:rsidR="00D95CE5" w:rsidRPr="00D95CE5" w:rsidRDefault="00D95CE5" w:rsidP="00D95CE5">
      <w:pPr>
        <w:pStyle w:val="ConsPlusNormal"/>
        <w:ind w:firstLine="540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D95CE5">
        <w:rPr>
          <w:rFonts w:ascii="Times New Roman" w:hAnsi="Times New Roman" w:cs="Times New Roman"/>
          <w:spacing w:val="-6"/>
          <w:sz w:val="28"/>
          <w:szCs w:val="28"/>
        </w:rPr>
        <w:t xml:space="preserve">2) осуществление расходов производится с лицевых счетов администраций муниципальных образований Новосибирской области или с лицевых счетов муниципальных казенных учреждений, уполномоченных органами местного самоуправления, на основании контрактов, заключенных в соответствии с Федеральным законом от 05.04.2013 </w:t>
      </w:r>
      <w:r>
        <w:rPr>
          <w:rFonts w:ascii="Times New Roman" w:hAnsi="Times New Roman" w:cs="Times New Roman"/>
          <w:spacing w:val="-6"/>
          <w:sz w:val="28"/>
          <w:szCs w:val="28"/>
        </w:rPr>
        <w:t>№</w:t>
      </w:r>
      <w:r w:rsidRPr="00D95CE5">
        <w:rPr>
          <w:rFonts w:ascii="Times New Roman" w:hAnsi="Times New Roman" w:cs="Times New Roman"/>
          <w:spacing w:val="-6"/>
          <w:sz w:val="28"/>
          <w:szCs w:val="28"/>
        </w:rPr>
        <w:t xml:space="preserve"> 44-ФЗ </w:t>
      </w:r>
      <w:r>
        <w:rPr>
          <w:rFonts w:ascii="Times New Roman" w:hAnsi="Times New Roman" w:cs="Times New Roman"/>
          <w:spacing w:val="-6"/>
          <w:sz w:val="28"/>
          <w:szCs w:val="28"/>
        </w:rPr>
        <w:t>«</w:t>
      </w:r>
      <w:r w:rsidRPr="00D95CE5">
        <w:rPr>
          <w:rFonts w:ascii="Times New Roman" w:hAnsi="Times New Roman" w:cs="Times New Roman"/>
          <w:spacing w:val="-6"/>
          <w:sz w:val="28"/>
          <w:szCs w:val="28"/>
        </w:rPr>
        <w:t>О контрактной системе в сфере закупок товаров, работ, услуг для обеспечения государственных и муниципальных нужд</w:t>
      </w:r>
      <w:r>
        <w:rPr>
          <w:rFonts w:ascii="Times New Roman" w:hAnsi="Times New Roman" w:cs="Times New Roman"/>
          <w:spacing w:val="-6"/>
          <w:sz w:val="28"/>
          <w:szCs w:val="28"/>
        </w:rPr>
        <w:t>»,</w:t>
      </w:r>
      <w:r w:rsidRPr="00D95CE5">
        <w:rPr>
          <w:rFonts w:ascii="Times New Roman" w:hAnsi="Times New Roman" w:cs="Times New Roman"/>
          <w:spacing w:val="-6"/>
          <w:sz w:val="28"/>
          <w:szCs w:val="28"/>
        </w:rPr>
        <w:t xml:space="preserve"> актов выполненных работ, счетов-фактур, с учетом авансовых платежей в размере, определенном дей</w:t>
      </w:r>
      <w:bookmarkStart w:id="4" w:name="_GoBack"/>
      <w:bookmarkEnd w:id="4"/>
      <w:r w:rsidRPr="00D95CE5">
        <w:rPr>
          <w:rFonts w:ascii="Times New Roman" w:hAnsi="Times New Roman" w:cs="Times New Roman"/>
          <w:spacing w:val="-6"/>
          <w:sz w:val="28"/>
          <w:szCs w:val="28"/>
        </w:rPr>
        <w:t>ствующим законодательством;</w:t>
      </w:r>
    </w:p>
    <w:p w:rsidR="00D95CE5" w:rsidRPr="00D95CE5" w:rsidRDefault="00D95CE5" w:rsidP="00D95CE5">
      <w:pPr>
        <w:pStyle w:val="ConsPlusNormal"/>
        <w:ind w:firstLine="540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D95CE5">
        <w:rPr>
          <w:rFonts w:ascii="Times New Roman" w:hAnsi="Times New Roman" w:cs="Times New Roman"/>
          <w:spacing w:val="-6"/>
          <w:sz w:val="28"/>
          <w:szCs w:val="28"/>
        </w:rPr>
        <w:t>3) субсидии, не использованные в текущем году, подлежат возврату в областной бюджет.</w:t>
      </w:r>
    </w:p>
    <w:p w:rsidR="00D95CE5" w:rsidRPr="00D95CE5" w:rsidRDefault="00D95CE5" w:rsidP="00D95CE5">
      <w:pPr>
        <w:pStyle w:val="ConsPlusNormal"/>
        <w:ind w:firstLine="540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D95CE5">
        <w:rPr>
          <w:rFonts w:ascii="Times New Roman" w:hAnsi="Times New Roman" w:cs="Times New Roman"/>
          <w:spacing w:val="-6"/>
          <w:sz w:val="28"/>
          <w:szCs w:val="28"/>
        </w:rPr>
        <w:t xml:space="preserve">8. Администрации муниципальных образований Новосибирской области вправе передавать иные межбюджетные трансферты в бюджеты поселений, расположенных в его границах, на цели, определенные настоящим </w:t>
      </w:r>
      <w:r>
        <w:rPr>
          <w:rFonts w:ascii="Times New Roman" w:hAnsi="Times New Roman" w:cs="Times New Roman"/>
          <w:spacing w:val="-6"/>
          <w:sz w:val="28"/>
          <w:szCs w:val="28"/>
        </w:rPr>
        <w:t>Порядком</w:t>
      </w:r>
      <w:r w:rsidRPr="00D95CE5">
        <w:rPr>
          <w:rFonts w:ascii="Times New Roman" w:hAnsi="Times New Roman" w:cs="Times New Roman"/>
          <w:spacing w:val="-6"/>
          <w:sz w:val="28"/>
          <w:szCs w:val="28"/>
        </w:rPr>
        <w:t>.</w:t>
      </w:r>
    </w:p>
    <w:p w:rsidR="00D95CE5" w:rsidRPr="00D95CE5" w:rsidRDefault="00D95CE5" w:rsidP="00D95CE5">
      <w:pPr>
        <w:pStyle w:val="ConsPlusNormal"/>
        <w:ind w:firstLine="540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D95CE5">
        <w:rPr>
          <w:rFonts w:ascii="Times New Roman" w:hAnsi="Times New Roman" w:cs="Times New Roman"/>
          <w:spacing w:val="-6"/>
          <w:sz w:val="28"/>
          <w:szCs w:val="28"/>
        </w:rPr>
        <w:t>9. Контроль за целевым использованием субсидии осуществляется МЖКХиЭ НСО и органами государственного финансового контроля.</w:t>
      </w:r>
    </w:p>
    <w:p w:rsidR="005F2369" w:rsidRPr="00F61C63" w:rsidRDefault="00D95CE5" w:rsidP="00D95CE5">
      <w:pPr>
        <w:pStyle w:val="ConsPlusNormal"/>
        <w:ind w:firstLine="540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D95CE5">
        <w:rPr>
          <w:rFonts w:ascii="Times New Roman" w:hAnsi="Times New Roman" w:cs="Times New Roman"/>
          <w:spacing w:val="-6"/>
          <w:sz w:val="28"/>
          <w:szCs w:val="28"/>
        </w:rPr>
        <w:t>10. Органы местного самоуправления несут ответственность за нецелевое использование средств областного бюджета Новосибирской области в соответствии с законод</w:t>
      </w:r>
      <w:r>
        <w:rPr>
          <w:rFonts w:ascii="Times New Roman" w:hAnsi="Times New Roman" w:cs="Times New Roman"/>
          <w:spacing w:val="-6"/>
          <w:sz w:val="28"/>
          <w:szCs w:val="28"/>
        </w:rPr>
        <w:t>ательством Российской Федерации</w:t>
      </w:r>
      <w:r w:rsidR="005F2369" w:rsidRPr="00F61C63">
        <w:rPr>
          <w:rFonts w:ascii="Times New Roman" w:hAnsi="Times New Roman" w:cs="Times New Roman"/>
          <w:spacing w:val="-6"/>
          <w:sz w:val="28"/>
          <w:szCs w:val="28"/>
        </w:rPr>
        <w:t>.</w:t>
      </w:r>
    </w:p>
    <w:p w:rsidR="00A803BD" w:rsidRPr="00F61C63" w:rsidRDefault="004F67F6" w:rsidP="00AD5CFC">
      <w:pPr>
        <w:spacing w:after="0" w:line="240" w:lineRule="auto"/>
        <w:rPr>
          <w:rFonts w:ascii="Times New Roman" w:hAnsi="Times New Roman" w:cs="Times New Roman"/>
          <w:spacing w:val="-6"/>
          <w:sz w:val="28"/>
          <w:szCs w:val="28"/>
        </w:rPr>
      </w:pPr>
    </w:p>
    <w:p w:rsidR="00C9747B" w:rsidRPr="00F61C63" w:rsidRDefault="00C9747B" w:rsidP="00AD5CFC">
      <w:pPr>
        <w:spacing w:after="0" w:line="240" w:lineRule="auto"/>
        <w:rPr>
          <w:rFonts w:ascii="Times New Roman" w:hAnsi="Times New Roman" w:cs="Times New Roman"/>
          <w:spacing w:val="-6"/>
          <w:sz w:val="28"/>
          <w:szCs w:val="28"/>
        </w:rPr>
      </w:pPr>
    </w:p>
    <w:p w:rsidR="00C51E13" w:rsidRPr="00F61C63" w:rsidRDefault="00C51E13" w:rsidP="00AD5CFC">
      <w:pPr>
        <w:spacing w:after="0" w:line="240" w:lineRule="auto"/>
        <w:rPr>
          <w:rFonts w:ascii="Times New Roman" w:hAnsi="Times New Roman" w:cs="Times New Roman"/>
          <w:spacing w:val="-6"/>
          <w:sz w:val="28"/>
          <w:szCs w:val="28"/>
        </w:rPr>
      </w:pPr>
    </w:p>
    <w:p w:rsidR="00C51E13" w:rsidRPr="00303C94" w:rsidRDefault="00C51E13" w:rsidP="00C51E13">
      <w:pPr>
        <w:spacing w:after="0" w:line="240" w:lineRule="auto"/>
        <w:jc w:val="center"/>
        <w:rPr>
          <w:rFonts w:ascii="Times New Roman" w:hAnsi="Times New Roman" w:cs="Times New Roman"/>
          <w:spacing w:val="-6"/>
          <w:sz w:val="28"/>
          <w:szCs w:val="28"/>
        </w:rPr>
      </w:pPr>
      <w:r w:rsidRPr="00F61C63">
        <w:rPr>
          <w:rFonts w:ascii="Times New Roman" w:hAnsi="Times New Roman" w:cs="Times New Roman"/>
          <w:spacing w:val="-6"/>
          <w:sz w:val="28"/>
          <w:szCs w:val="28"/>
        </w:rPr>
        <w:t>_________».</w:t>
      </w:r>
    </w:p>
    <w:sectPr w:rsidR="00C51E13" w:rsidRPr="00303C94" w:rsidSect="00C9747B">
      <w:headerReference w:type="default" r:id="rId7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67F6" w:rsidRDefault="004F67F6" w:rsidP="00C9747B">
      <w:pPr>
        <w:spacing w:after="0" w:line="240" w:lineRule="auto"/>
      </w:pPr>
      <w:r>
        <w:separator/>
      </w:r>
    </w:p>
  </w:endnote>
  <w:endnote w:type="continuationSeparator" w:id="0">
    <w:p w:rsidR="004F67F6" w:rsidRDefault="004F67F6" w:rsidP="00C974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67F6" w:rsidRDefault="004F67F6" w:rsidP="00C9747B">
      <w:pPr>
        <w:spacing w:after="0" w:line="240" w:lineRule="auto"/>
      </w:pPr>
      <w:r>
        <w:separator/>
      </w:r>
    </w:p>
  </w:footnote>
  <w:footnote w:type="continuationSeparator" w:id="0">
    <w:p w:rsidR="004F67F6" w:rsidRDefault="004F67F6" w:rsidP="00C974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9030784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C9747B" w:rsidRPr="00C9747B" w:rsidRDefault="00C9747B">
        <w:pPr>
          <w:pStyle w:val="aa"/>
          <w:jc w:val="center"/>
          <w:rPr>
            <w:rFonts w:ascii="Times New Roman" w:hAnsi="Times New Roman" w:cs="Times New Roman"/>
            <w:sz w:val="20"/>
          </w:rPr>
        </w:pPr>
        <w:r w:rsidRPr="00C9747B">
          <w:rPr>
            <w:rFonts w:ascii="Times New Roman" w:hAnsi="Times New Roman" w:cs="Times New Roman"/>
            <w:sz w:val="20"/>
          </w:rPr>
          <w:fldChar w:fldCharType="begin"/>
        </w:r>
        <w:r w:rsidRPr="00C9747B">
          <w:rPr>
            <w:rFonts w:ascii="Times New Roman" w:hAnsi="Times New Roman" w:cs="Times New Roman"/>
            <w:sz w:val="20"/>
          </w:rPr>
          <w:instrText>PAGE   \* MERGEFORMAT</w:instrText>
        </w:r>
        <w:r w:rsidRPr="00C9747B">
          <w:rPr>
            <w:rFonts w:ascii="Times New Roman" w:hAnsi="Times New Roman" w:cs="Times New Roman"/>
            <w:sz w:val="20"/>
          </w:rPr>
          <w:fldChar w:fldCharType="separate"/>
        </w:r>
        <w:r w:rsidR="009F59B6">
          <w:rPr>
            <w:rFonts w:ascii="Times New Roman" w:hAnsi="Times New Roman" w:cs="Times New Roman"/>
            <w:noProof/>
            <w:sz w:val="20"/>
          </w:rPr>
          <w:t>2</w:t>
        </w:r>
        <w:r w:rsidRPr="00C9747B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C9747B" w:rsidRDefault="00C9747B">
    <w:pPr>
      <w:pStyle w:val="aa"/>
    </w:pP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Попкова Анастасия Сергеевна">
    <w15:presenceInfo w15:providerId="AD" w15:userId="S-1-5-21-2356655543-2162514679-1277178298-4428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2369"/>
    <w:rsid w:val="0001152F"/>
    <w:rsid w:val="000228FD"/>
    <w:rsid w:val="0004172C"/>
    <w:rsid w:val="00064C33"/>
    <w:rsid w:val="000A30E2"/>
    <w:rsid w:val="000F50E3"/>
    <w:rsid w:val="00100D4A"/>
    <w:rsid w:val="00102443"/>
    <w:rsid w:val="00126DC3"/>
    <w:rsid w:val="001F09CF"/>
    <w:rsid w:val="001F2D97"/>
    <w:rsid w:val="00202786"/>
    <w:rsid w:val="00266783"/>
    <w:rsid w:val="00274DBD"/>
    <w:rsid w:val="0028102F"/>
    <w:rsid w:val="00297BA4"/>
    <w:rsid w:val="002B176F"/>
    <w:rsid w:val="002C0E25"/>
    <w:rsid w:val="002C293F"/>
    <w:rsid w:val="002E5474"/>
    <w:rsid w:val="002E71C8"/>
    <w:rsid w:val="002F2777"/>
    <w:rsid w:val="002F71DC"/>
    <w:rsid w:val="00303C94"/>
    <w:rsid w:val="00333332"/>
    <w:rsid w:val="0033573C"/>
    <w:rsid w:val="00383E87"/>
    <w:rsid w:val="00386C84"/>
    <w:rsid w:val="003F6CD0"/>
    <w:rsid w:val="0042196D"/>
    <w:rsid w:val="004359E8"/>
    <w:rsid w:val="00446BC7"/>
    <w:rsid w:val="00455241"/>
    <w:rsid w:val="004824C5"/>
    <w:rsid w:val="004F0FA8"/>
    <w:rsid w:val="004F67F6"/>
    <w:rsid w:val="004F6D4D"/>
    <w:rsid w:val="00505C05"/>
    <w:rsid w:val="00513F15"/>
    <w:rsid w:val="0056701E"/>
    <w:rsid w:val="00584599"/>
    <w:rsid w:val="005B66FB"/>
    <w:rsid w:val="005D26EF"/>
    <w:rsid w:val="005D3D9F"/>
    <w:rsid w:val="005F2369"/>
    <w:rsid w:val="006379B6"/>
    <w:rsid w:val="006701AC"/>
    <w:rsid w:val="00686134"/>
    <w:rsid w:val="00695DDA"/>
    <w:rsid w:val="006D234A"/>
    <w:rsid w:val="006F7D00"/>
    <w:rsid w:val="0072345D"/>
    <w:rsid w:val="0072709C"/>
    <w:rsid w:val="00733EE1"/>
    <w:rsid w:val="007860EF"/>
    <w:rsid w:val="007C4754"/>
    <w:rsid w:val="0082390A"/>
    <w:rsid w:val="00885D1D"/>
    <w:rsid w:val="00902988"/>
    <w:rsid w:val="00992938"/>
    <w:rsid w:val="009C1079"/>
    <w:rsid w:val="009D738E"/>
    <w:rsid w:val="009F59B6"/>
    <w:rsid w:val="00A14971"/>
    <w:rsid w:val="00A60F74"/>
    <w:rsid w:val="00A93F56"/>
    <w:rsid w:val="00AD5CFC"/>
    <w:rsid w:val="00B04FF9"/>
    <w:rsid w:val="00B371B0"/>
    <w:rsid w:val="00BB47AC"/>
    <w:rsid w:val="00BB5B20"/>
    <w:rsid w:val="00C014C0"/>
    <w:rsid w:val="00C205EB"/>
    <w:rsid w:val="00C51E13"/>
    <w:rsid w:val="00C75FC8"/>
    <w:rsid w:val="00C9747B"/>
    <w:rsid w:val="00CD067C"/>
    <w:rsid w:val="00D01BD5"/>
    <w:rsid w:val="00D047B4"/>
    <w:rsid w:val="00D46F94"/>
    <w:rsid w:val="00D76670"/>
    <w:rsid w:val="00D95CE5"/>
    <w:rsid w:val="00DE0264"/>
    <w:rsid w:val="00E200C1"/>
    <w:rsid w:val="00E732A4"/>
    <w:rsid w:val="00F61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093554"/>
  <w15:docId w15:val="{1D5131BE-0516-4AFE-8CFE-9FBC7C90E4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F236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F236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357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3573C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446BC7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446BC7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446BC7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446BC7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446BC7"/>
    <w:rPr>
      <w:b/>
      <w:bCs/>
      <w:sz w:val="20"/>
      <w:szCs w:val="20"/>
    </w:rPr>
  </w:style>
  <w:style w:type="paragraph" w:styleId="aa">
    <w:name w:val="header"/>
    <w:basedOn w:val="a"/>
    <w:link w:val="ab"/>
    <w:uiPriority w:val="99"/>
    <w:unhideWhenUsed/>
    <w:rsid w:val="00C974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C9747B"/>
  </w:style>
  <w:style w:type="paragraph" w:styleId="ac">
    <w:name w:val="footer"/>
    <w:basedOn w:val="a"/>
    <w:link w:val="ad"/>
    <w:uiPriority w:val="99"/>
    <w:unhideWhenUsed/>
    <w:rsid w:val="00C974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C974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B621EA-949A-4FE9-BEEC-30111C2F9A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1003</Words>
  <Characters>5721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PNO</Company>
  <LinksUpToDate>false</LinksUpToDate>
  <CharactersWithSpaces>6711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Попкова Анастасия Сергеевна</dc:creator>
  <cp:keywords/>
  <dc:description/>
  <cp:lastModifiedBy>Попкова Анастасия Сергеевна</cp:lastModifiedBy>
  <cp:revision>2</cp:revision>
  <cp:lastPrinted>2020-04-07T04:45:00Z</cp:lastPrinted>
  <dcterms:created xsi:type="dcterms:W3CDTF">2020-06-02T09:53:00Z</dcterms:created>
  <dcterms:modified xsi:type="dcterms:W3CDTF">2020-06-02T09:53:00Z</dcterms:modified>
</cp:coreProperties>
</file>